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E07A2" w:rsidR="008C03BA" w:rsidP="00DA60FE" w:rsidRDefault="008C03BA" w14:paraId="0EA9F43A" w14:textId="77777777">
      <w:pPr>
        <w:pStyle w:val="Normaallaadveeb"/>
        <w:spacing w:before="0" w:beforeAutospacing="0" w:after="0" w:afterAutospacing="0"/>
        <w:ind w:left="7082" w:firstLine="709"/>
        <w:jc w:val="right"/>
        <w:rPr>
          <w:color w:val="000000"/>
        </w:rPr>
      </w:pPr>
      <w:r w:rsidRPr="00BE07A2">
        <w:rPr>
          <w:color w:val="000000"/>
        </w:rPr>
        <w:t>EELNÕU</w:t>
      </w:r>
    </w:p>
    <w:p w:rsidRPr="00BE07A2" w:rsidR="008C03BA" w:rsidP="00DA60FE" w:rsidRDefault="002070DB" w14:paraId="290B1A15" w14:textId="2B0F538F">
      <w:pPr>
        <w:pStyle w:val="Normaallaadveeb"/>
        <w:spacing w:before="0" w:beforeAutospacing="0" w:after="0" w:afterAutospacing="0"/>
        <w:ind w:left="7082" w:firstLine="709"/>
        <w:jc w:val="right"/>
        <w:rPr>
          <w:color w:val="000000"/>
        </w:rPr>
      </w:pPr>
      <w:r>
        <w:rPr>
          <w:color w:val="000000"/>
        </w:rPr>
        <w:t>1</w:t>
      </w:r>
      <w:r w:rsidR="0021754D">
        <w:rPr>
          <w:color w:val="000000"/>
        </w:rPr>
        <w:t>7</w:t>
      </w:r>
      <w:r>
        <w:rPr>
          <w:color w:val="000000"/>
        </w:rPr>
        <w:t>.11</w:t>
      </w:r>
      <w:r w:rsidRPr="00BE07A2" w:rsidR="008C03BA">
        <w:rPr>
          <w:color w:val="000000"/>
        </w:rPr>
        <w:t>.202</w:t>
      </w:r>
      <w:r w:rsidR="008C03BA">
        <w:rPr>
          <w:color w:val="000000"/>
        </w:rPr>
        <w:t>5</w:t>
      </w:r>
    </w:p>
    <w:p w:rsidR="008C03BA" w:rsidP="7049B531" w:rsidRDefault="008C03BA" w14:paraId="29F45645" w14:textId="77777777" w14:noSpellErr="1">
      <w:pPr>
        <w:pStyle w:val="Normaallaadveeb"/>
        <w:spacing w:before="0" w:beforeAutospacing="off" w:after="0" w:afterAutospacing="off"/>
        <w:rPr>
          <w:b w:val="1"/>
          <w:bCs w:val="1"/>
          <w:color w:val="000000"/>
        </w:rPr>
      </w:pPr>
      <w:commentRangeStart w:id="121629634"/>
    </w:p>
    <w:p w:rsidR="008C03BA" w:rsidP="7049B531" w:rsidRDefault="008A1509" w14:paraId="1D9E6937" w14:textId="47A9B932" w14:noSpellErr="1">
      <w:pPr>
        <w:pStyle w:val="Normaallaadveeb"/>
        <w:spacing w:before="0" w:beforeAutospacing="off" w:after="0" w:afterAutospacing="off"/>
        <w:jc w:val="center"/>
        <w:rPr>
          <w:b w:val="1"/>
          <w:bCs w:val="1"/>
          <w:color w:val="000000"/>
          <w:sz w:val="32"/>
          <w:szCs w:val="32"/>
        </w:rPr>
      </w:pPr>
      <w:r w:rsidRPr="7049B531" w:rsidR="008A1509">
        <w:rPr>
          <w:b w:val="1"/>
          <w:bCs w:val="1"/>
          <w:color w:val="000000" w:themeColor="text1" w:themeTint="FF" w:themeShade="FF"/>
          <w:sz w:val="32"/>
          <w:szCs w:val="32"/>
        </w:rPr>
        <w:t xml:space="preserve">Kutseõppeasutuse seaduse </w:t>
      </w:r>
      <w:r w:rsidRPr="7049B531" w:rsidR="0019492C">
        <w:rPr>
          <w:b w:val="1"/>
          <w:bCs w:val="1"/>
          <w:color w:val="000000" w:themeColor="text1" w:themeTint="FF" w:themeShade="FF"/>
          <w:sz w:val="32"/>
          <w:szCs w:val="32"/>
        </w:rPr>
        <w:t>ning</w:t>
      </w:r>
      <w:r w:rsidRPr="7049B531" w:rsidR="008A1509">
        <w:rPr>
          <w:b w:val="1"/>
          <w:bCs w:val="1"/>
          <w:color w:val="000000" w:themeColor="text1" w:themeTint="FF" w:themeShade="FF"/>
          <w:sz w:val="32"/>
          <w:szCs w:val="32"/>
        </w:rPr>
        <w:t xml:space="preserve"> p</w:t>
      </w:r>
      <w:r w:rsidRPr="7049B531" w:rsidR="008C03BA">
        <w:rPr>
          <w:b w:val="1"/>
          <w:bCs w:val="1"/>
          <w:color w:val="000000" w:themeColor="text1" w:themeTint="FF" w:themeShade="FF"/>
          <w:sz w:val="32"/>
          <w:szCs w:val="32"/>
        </w:rPr>
        <w:t>õhikooli- ja gümnaasiumiseaduse muutmise seadus</w:t>
      </w:r>
      <w:commentRangeEnd w:id="121629634"/>
      <w:r>
        <w:rPr>
          <w:rStyle w:val="CommentReference"/>
        </w:rPr>
        <w:commentReference w:id="121629634"/>
      </w:r>
    </w:p>
    <w:p w:rsidR="008C03BA" w:rsidDel="00D055F0" w:rsidP="009F7803" w:rsidRDefault="008C03BA" w14:paraId="613715C8" w14:textId="688EC515">
      <w:pPr>
        <w:pStyle w:val="Normaallaadveeb"/>
        <w:spacing w:before="0" w:beforeAutospacing="0" w:after="0" w:afterAutospacing="0"/>
        <w:jc w:val="center"/>
        <w:rPr>
          <w:del w:author="Aili Sandre - JUSTDIGI" w:date="2025-11-27T09:11:00Z" w16du:dateUtc="2025-11-27T07:11:00Z" w:id="0"/>
          <w:b/>
          <w:color w:val="000000"/>
        </w:rPr>
      </w:pPr>
    </w:p>
    <w:p w:rsidRPr="00BE07A2" w:rsidR="008C03BA" w:rsidP="009F7803" w:rsidRDefault="008C03BA" w14:paraId="194B7958" w14:textId="77777777">
      <w:pPr>
        <w:pStyle w:val="Normaallaadveeb"/>
        <w:spacing w:before="0" w:beforeAutospacing="0" w:after="0" w:afterAutospacing="0"/>
        <w:rPr>
          <w:b/>
          <w:color w:val="000000"/>
        </w:rPr>
      </w:pPr>
    </w:p>
    <w:p w:rsidRPr="008A1509" w:rsidR="008A1509" w:rsidP="009F7803" w:rsidRDefault="008A1509" w14:paraId="5E00C451" w14:textId="22858F09">
      <w:pPr>
        <w:pStyle w:val="Normaallaadveeb"/>
        <w:spacing w:before="0" w:beforeAutospacing="0" w:after="0" w:afterAutospacing="0"/>
        <w:rPr>
          <w:color w:val="000000"/>
        </w:rPr>
      </w:pPr>
      <w:r w:rsidRPr="008A1509">
        <w:rPr>
          <w:b/>
          <w:bCs/>
          <w:color w:val="000000"/>
        </w:rPr>
        <w:t>§ 1. Kutseõppeasutuse seaduse muutmine</w:t>
      </w:r>
    </w:p>
    <w:p w:rsidR="009F7803" w:rsidP="009F7803" w:rsidRDefault="009F7803" w14:paraId="72B6D33A" w14:textId="77777777">
      <w:pPr>
        <w:pStyle w:val="Normaallaadveeb"/>
        <w:spacing w:before="0" w:beforeAutospacing="0" w:after="0" w:afterAutospacing="0"/>
        <w:rPr>
          <w:color w:val="000000"/>
        </w:rPr>
      </w:pPr>
    </w:p>
    <w:p w:rsidRPr="008A1509" w:rsidR="008A1509" w:rsidP="009F7803" w:rsidRDefault="008A1509" w14:paraId="46C9EF90" w14:textId="0DF6361B">
      <w:pPr>
        <w:pStyle w:val="Normaallaadveeb"/>
        <w:spacing w:before="0" w:beforeAutospacing="0" w:after="0" w:afterAutospacing="0"/>
        <w:rPr>
          <w:color w:val="000000"/>
        </w:rPr>
      </w:pPr>
      <w:r w:rsidRPr="008A1509">
        <w:rPr>
          <w:color w:val="000000"/>
        </w:rPr>
        <w:t>Kutseõppeasutuse seaduse</w:t>
      </w:r>
      <w:r w:rsidR="009F7803">
        <w:rPr>
          <w:color w:val="000000"/>
        </w:rPr>
        <w:t xml:space="preserve"> § 25 täiendatakse lõigetega 4</w:t>
      </w:r>
      <w:r w:rsidR="009F7803">
        <w:rPr>
          <w:color w:val="000000"/>
          <w:vertAlign w:val="superscript"/>
        </w:rPr>
        <w:t>2</w:t>
      </w:r>
      <w:r w:rsidR="009F7803">
        <w:rPr>
          <w:color w:val="000000"/>
        </w:rPr>
        <w:t xml:space="preserve"> ja 4</w:t>
      </w:r>
      <w:r w:rsidR="009F7803">
        <w:rPr>
          <w:color w:val="000000"/>
          <w:vertAlign w:val="superscript"/>
        </w:rPr>
        <w:t>3</w:t>
      </w:r>
      <w:r w:rsidR="009F7803">
        <w:rPr>
          <w:color w:val="000000"/>
        </w:rPr>
        <w:t xml:space="preserve"> järgmises sõnastuses:</w:t>
      </w:r>
      <w:del w:author="Aili Sandre - JUSTDIGI" w:date="2025-11-27T09:11:00Z" w16du:dateUtc="2025-11-27T07:11:00Z" w:id="1">
        <w:r w:rsidDel="00D055F0" w:rsidR="009F7803">
          <w:rPr>
            <w:color w:val="000000"/>
          </w:rPr>
          <w:delText xml:space="preserve"> </w:delText>
        </w:r>
      </w:del>
    </w:p>
    <w:p w:rsidR="009F7803" w:rsidP="009F7803" w:rsidRDefault="009F7803" w14:paraId="23B39A0B" w14:textId="77777777">
      <w:pPr>
        <w:pStyle w:val="Normaallaadveeb"/>
        <w:spacing w:before="0" w:beforeAutospacing="0" w:after="0" w:afterAutospacing="0"/>
        <w:jc w:val="both"/>
        <w:rPr>
          <w:color w:val="000000"/>
        </w:rPr>
      </w:pPr>
    </w:p>
    <w:p w:rsidRPr="008A1509" w:rsidR="008A1509" w:rsidP="009F7803" w:rsidRDefault="008A1509" w14:paraId="0B6463D0" w14:textId="0C93D442">
      <w:pPr>
        <w:pStyle w:val="Normaallaadveeb"/>
        <w:spacing w:before="0" w:beforeAutospacing="0" w:after="0" w:afterAutospacing="0"/>
        <w:jc w:val="both"/>
        <w:rPr>
          <w:color w:val="000000"/>
        </w:rPr>
      </w:pPr>
      <w:r w:rsidRPr="008A1509">
        <w:rPr>
          <w:color w:val="000000"/>
        </w:rPr>
        <w:t>„(4</w:t>
      </w:r>
      <w:r w:rsidRPr="008A1509">
        <w:rPr>
          <w:color w:val="000000"/>
          <w:vertAlign w:val="superscript"/>
        </w:rPr>
        <w:t>2</w:t>
      </w:r>
      <w:r w:rsidRPr="008A1509">
        <w:rPr>
          <w:color w:val="000000"/>
        </w:rPr>
        <w:t>) Õpilaskandidaat järjestab hariduse infosüsteemi elektroonilises keskkonnas vastuvõtuavaldusi esitades </w:t>
      </w:r>
      <w:del w:author="Aili Sandre - JUSTDIGI" w:date="2025-11-27T09:11:00Z" w16du:dateUtc="2025-11-27T07:11:00Z" w:id="2">
        <w:r w:rsidRPr="008A1509" w:rsidDel="003878FD">
          <w:rPr>
            <w:color w:val="000000"/>
          </w:rPr>
          <w:delText> </w:delText>
        </w:r>
      </w:del>
      <w:r w:rsidRPr="008A1509">
        <w:rPr>
          <w:color w:val="000000"/>
        </w:rPr>
        <w:t xml:space="preserve">gümnaasiumid ja kutseõppeasutused </w:t>
      </w:r>
      <w:r w:rsidRPr="00081B51">
        <w:rPr>
          <w:color w:val="000000"/>
          <w:highlight w:val="yellow"/>
          <w:rPrChange w:author="Aili Sandre - JUSTDIGI" w:date="2025-11-27T09:44:00Z" w16du:dateUtc="2025-11-27T07:44:00Z" w:id="3">
            <w:rPr>
              <w:color w:val="000000"/>
            </w:rPr>
          </w:rPrChange>
        </w:rPr>
        <w:t>või</w:t>
      </w:r>
      <w:r w:rsidRPr="008A1509">
        <w:rPr>
          <w:color w:val="000000"/>
        </w:rPr>
        <w:t xml:space="preserve"> nende õppesuunad </w:t>
      </w:r>
      <w:del w:author="Aili Sandre - JUSTDIGI" w:date="2025-11-27T09:33:00Z" w16du:dateUtc="2025-11-27T07:33:00Z" w:id="4">
        <w:r w:rsidRPr="008A1509" w:rsidDel="00190E8C">
          <w:rPr>
            <w:color w:val="000000"/>
          </w:rPr>
          <w:delText>ja/</w:delText>
        </w:r>
      </w:del>
      <w:r w:rsidRPr="008A1509">
        <w:rPr>
          <w:color w:val="000000"/>
        </w:rPr>
        <w:t xml:space="preserve">või erialad </w:t>
      </w:r>
      <w:ins w:author="Aili Sandre - JUSTDIGI" w:date="2025-11-27T09:31:00Z" w16du:dateUtc="2025-11-27T07:31:00Z" w:id="5">
        <w:r w:rsidR="0055105B">
          <w:rPr>
            <w:color w:val="000000"/>
          </w:rPr>
          <w:t xml:space="preserve">oma </w:t>
        </w:r>
      </w:ins>
      <w:del w:author="Aili Sandre - JUSTDIGI" w:date="2025-11-27T09:31:00Z" w16du:dateUtc="2025-11-27T07:31:00Z" w:id="6">
        <w:r w:rsidRPr="008A1509" w:rsidDel="0055105B">
          <w:rPr>
            <w:color w:val="000000"/>
          </w:rPr>
          <w:delText xml:space="preserve">enda </w:delText>
        </w:r>
      </w:del>
      <w:r w:rsidRPr="008A1509">
        <w:rPr>
          <w:color w:val="000000"/>
        </w:rPr>
        <w:t>eelistustest lähtu</w:t>
      </w:r>
      <w:ins w:author="Aili Sandre - JUSTDIGI" w:date="2025-11-27T09:31:00Z" w16du:dateUtc="2025-11-27T07:31:00Z" w:id="7">
        <w:r w:rsidR="0055105B">
          <w:rPr>
            <w:color w:val="000000"/>
          </w:rPr>
          <w:t>des</w:t>
        </w:r>
      </w:ins>
      <w:del w:author="Aili Sandre - JUSTDIGI" w:date="2025-11-27T09:31:00Z" w16du:dateUtc="2025-11-27T07:31:00Z" w:id="8">
        <w:r w:rsidRPr="008A1509" w:rsidDel="0055105B">
          <w:rPr>
            <w:color w:val="000000"/>
          </w:rPr>
          <w:delText>val</w:delText>
        </w:r>
      </w:del>
      <w:del w:author="Aili Sandre - JUSTDIGI" w:date="2025-11-27T09:32:00Z" w16du:dateUtc="2025-11-27T07:32:00Z" w:id="9">
        <w:r w:rsidRPr="008A1509" w:rsidDel="0055105B">
          <w:rPr>
            <w:color w:val="000000"/>
          </w:rPr>
          <w:delText>t</w:delText>
        </w:r>
      </w:del>
      <w:r w:rsidRPr="008A1509">
        <w:rPr>
          <w:color w:val="000000"/>
        </w:rPr>
        <w:t xml:space="preserve">. Kool võib õpilaskandidaadi valikut vastuvõtmisel arvestada, kui kooli vastuvõtu tingimustes ja korras on sätestatud, et õpilaskandidaadi </w:t>
      </w:r>
      <w:r w:rsidR="00917AC4">
        <w:rPr>
          <w:color w:val="000000"/>
        </w:rPr>
        <w:t>valiku</w:t>
      </w:r>
      <w:r w:rsidRPr="008A1509">
        <w:rPr>
          <w:color w:val="000000"/>
        </w:rPr>
        <w:t>t arvestatakse.</w:t>
      </w:r>
      <w:del w:author="Aili Sandre - JUSTDIGI" w:date="2025-11-27T09:13:00Z" w16du:dateUtc="2025-11-27T07:13:00Z" w:id="10">
        <w:r w:rsidRPr="008A1509" w:rsidDel="006F44DF">
          <w:rPr>
            <w:color w:val="000000"/>
          </w:rPr>
          <w:delText> </w:delText>
        </w:r>
      </w:del>
    </w:p>
    <w:p w:rsidR="009F7803" w:rsidP="009F7803" w:rsidRDefault="009F7803" w14:paraId="18102952" w14:textId="77777777">
      <w:pPr>
        <w:pStyle w:val="Normaallaadveeb"/>
        <w:spacing w:before="0" w:beforeAutospacing="0" w:after="0" w:afterAutospacing="0"/>
        <w:jc w:val="both"/>
        <w:rPr>
          <w:color w:val="000000"/>
        </w:rPr>
      </w:pPr>
    </w:p>
    <w:p w:rsidR="008A1509" w:rsidP="009F7803" w:rsidRDefault="008A1509" w14:paraId="1E3AAE9B" w14:textId="210EC4AD">
      <w:pPr>
        <w:pStyle w:val="Normaallaadveeb"/>
        <w:spacing w:before="0" w:beforeAutospacing="0" w:after="0" w:afterAutospacing="0"/>
        <w:jc w:val="both"/>
        <w:rPr>
          <w:color w:val="000000"/>
        </w:rPr>
      </w:pPr>
      <w:r w:rsidRPr="008A1509">
        <w:rPr>
          <w:color w:val="000000"/>
        </w:rPr>
        <w:t>(4</w:t>
      </w:r>
      <w:r w:rsidRPr="008A1509">
        <w:rPr>
          <w:color w:val="000000"/>
          <w:vertAlign w:val="superscript"/>
        </w:rPr>
        <w:t>3</w:t>
      </w:r>
      <w:r w:rsidRPr="008A1509">
        <w:rPr>
          <w:color w:val="000000"/>
        </w:rPr>
        <w:t xml:space="preserve">) Õpilaskandidaat saab põhivastuvõtu käigus korraldataval konkursil ühes koolis </w:t>
      </w:r>
      <w:del w:author="Aili Sandre - JUSTDIGI" w:date="2025-11-27T09:32:00Z" w16du:dateUtc="2025-11-27T07:32:00Z" w:id="11">
        <w:r w:rsidRPr="008A1509" w:rsidDel="0055105B">
          <w:rPr>
            <w:color w:val="000000"/>
          </w:rPr>
          <w:delText> </w:delText>
        </w:r>
      </w:del>
      <w:r w:rsidRPr="008A1509">
        <w:rPr>
          <w:color w:val="000000"/>
        </w:rPr>
        <w:t xml:space="preserve">kandideerida maksimaalselt kolmele </w:t>
      </w:r>
      <w:del w:author="Aili Sandre - JUSTDIGI" w:date="2025-11-27T09:32:00Z" w16du:dateUtc="2025-11-27T07:32:00Z" w:id="12">
        <w:r w:rsidRPr="008A1509" w:rsidDel="0055105B">
          <w:rPr>
            <w:color w:val="000000"/>
          </w:rPr>
          <w:delText xml:space="preserve">erinevale </w:delText>
        </w:r>
      </w:del>
      <w:commentRangeStart w:id="13"/>
      <w:r w:rsidRPr="008A1509">
        <w:rPr>
          <w:color w:val="000000"/>
        </w:rPr>
        <w:t>õppekavale</w:t>
      </w:r>
      <w:commentRangeEnd w:id="13"/>
      <w:r w:rsidR="005C01E6">
        <w:rPr>
          <w:rStyle w:val="Kommentaariviide"/>
          <w:rFonts w:asciiTheme="minorHAnsi" w:hAnsiTheme="minorHAnsi" w:eastAsiaTheme="minorHAnsi" w:cstheme="minorBidi"/>
          <w:lang w:eastAsia="en-US"/>
        </w:rPr>
        <w:commentReference w:id="13"/>
      </w:r>
      <w:r w:rsidRPr="008A1509">
        <w:rPr>
          <w:color w:val="000000"/>
        </w:rPr>
        <w:t>.“.</w:t>
      </w:r>
      <w:del w:author="Aili Sandre - JUSTDIGI" w:date="2025-11-27T09:32:00Z" w16du:dateUtc="2025-11-27T07:32:00Z" w:id="14">
        <w:r w:rsidRPr="008A1509" w:rsidDel="0055105B">
          <w:rPr>
            <w:color w:val="000000"/>
          </w:rPr>
          <w:delText> </w:delText>
        </w:r>
      </w:del>
    </w:p>
    <w:p w:rsidR="009F7803" w:rsidP="009F7803" w:rsidRDefault="009F7803" w14:paraId="1423CB91" w14:textId="77777777">
      <w:pPr>
        <w:pStyle w:val="Normaallaadveeb"/>
        <w:spacing w:before="0" w:beforeAutospacing="0" w:after="0" w:afterAutospacing="0"/>
        <w:rPr>
          <w:b/>
          <w:bCs/>
          <w:color w:val="000000"/>
        </w:rPr>
      </w:pPr>
    </w:p>
    <w:p w:rsidR="009F7803" w:rsidP="009F7803" w:rsidRDefault="008A1509" w14:paraId="4C8263BE" w14:textId="3F0DEC02">
      <w:pPr>
        <w:pStyle w:val="Normaallaadveeb"/>
        <w:spacing w:before="0" w:beforeAutospacing="0" w:after="0" w:afterAutospacing="0"/>
        <w:rPr>
          <w:b/>
          <w:bCs/>
          <w:color w:val="000000"/>
        </w:rPr>
      </w:pPr>
      <w:r w:rsidRPr="008A1509">
        <w:rPr>
          <w:b/>
          <w:bCs/>
          <w:color w:val="000000"/>
        </w:rPr>
        <w:t>§ 2. Põhikooli- ja gümnaasiumiseaduse muutmine</w:t>
      </w:r>
    </w:p>
    <w:p w:rsidR="009F7803" w:rsidP="009F7803" w:rsidRDefault="009F7803" w14:paraId="4253E705" w14:textId="77777777">
      <w:pPr>
        <w:pStyle w:val="Normaallaadveeb"/>
        <w:spacing w:before="0" w:beforeAutospacing="0" w:after="0" w:afterAutospacing="0"/>
        <w:rPr>
          <w:b/>
          <w:bCs/>
          <w:color w:val="000000"/>
        </w:rPr>
      </w:pPr>
    </w:p>
    <w:p w:rsidRPr="009F7803" w:rsidR="008C03BA" w:rsidP="009F7803" w:rsidRDefault="008C03BA" w14:paraId="268C4210" w14:textId="4E9F23DD">
      <w:pPr>
        <w:pStyle w:val="Normaallaadveeb"/>
        <w:spacing w:before="0" w:beforeAutospacing="0" w:after="0" w:afterAutospacing="0"/>
        <w:rPr>
          <w:b/>
          <w:bCs/>
          <w:color w:val="000000"/>
        </w:rPr>
      </w:pPr>
      <w:r w:rsidRPr="00C93F60">
        <w:rPr>
          <w:color w:val="000000"/>
        </w:rPr>
        <w:t>Põhikooli- ja gümnaasiumiseaduses tehakse järgmised muudatused:</w:t>
      </w:r>
      <w:del w:author="Aili Sandre - JUSTDIGI" w:date="2025-11-27T09:33:00Z" w16du:dateUtc="2025-11-27T07:33:00Z" w:id="15">
        <w:r w:rsidRPr="00C93F60" w:rsidDel="00190E8C">
          <w:rPr>
            <w:color w:val="000000"/>
          </w:rPr>
          <w:delText xml:space="preserve"> </w:delText>
        </w:r>
      </w:del>
    </w:p>
    <w:p w:rsidRPr="00C93F60" w:rsidR="008C03BA" w:rsidP="009F7803" w:rsidRDefault="008C03BA" w14:paraId="6DCF24F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3BA" w:rsidP="009F7803" w:rsidRDefault="008C03BA" w14:paraId="3ECA3109" w14:textId="7F2E50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3F60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C93F60">
        <w:rPr>
          <w:rFonts w:ascii="Times New Roman" w:hAnsi="Times New Roman" w:cs="Times New Roman"/>
          <w:bCs/>
          <w:sz w:val="24"/>
          <w:szCs w:val="24"/>
        </w:rPr>
        <w:t xml:space="preserve">paragrahvi 27 </w:t>
      </w:r>
      <w:r>
        <w:rPr>
          <w:rFonts w:ascii="Times New Roman" w:hAnsi="Times New Roman" w:cs="Times New Roman"/>
          <w:bCs/>
          <w:sz w:val="24"/>
          <w:szCs w:val="24"/>
        </w:rPr>
        <w:t>täiendatakse lõikega 3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järgmises sõnastuses:</w:t>
      </w:r>
      <w:del w:author="Aili Sandre - JUSTDIGI" w:date="2025-11-27T09:34:00Z" w16du:dateUtc="2025-11-27T07:34:00Z" w:id="16">
        <w:r w:rsidDel="00190E8C">
          <w:rPr>
            <w:rFonts w:ascii="Times New Roman" w:hAnsi="Times New Roman" w:cs="Times New Roman"/>
            <w:bCs/>
            <w:sz w:val="24"/>
            <w:szCs w:val="24"/>
          </w:rPr>
          <w:delText xml:space="preserve"> </w:delText>
        </w:r>
      </w:del>
    </w:p>
    <w:p w:rsidR="008C03BA" w:rsidDel="00190E8C" w:rsidP="009F7803" w:rsidRDefault="008C03BA" w14:paraId="6DC7F252" w14:textId="38D2BDDD">
      <w:pPr>
        <w:spacing w:after="0" w:line="240" w:lineRule="auto"/>
        <w:jc w:val="both"/>
        <w:rPr>
          <w:del w:author="Aili Sandre - JUSTDIGI" w:date="2025-11-27T09:34:00Z" w16du:dateUtc="2025-11-27T07:34:00Z" w:id="17"/>
          <w:rFonts w:ascii="Times New Roman" w:hAnsi="Times New Roman" w:cs="Times New Roman"/>
          <w:bCs/>
          <w:sz w:val="24"/>
          <w:szCs w:val="24"/>
        </w:rPr>
      </w:pPr>
    </w:p>
    <w:p w:rsidRPr="006C47AF" w:rsidR="008C03BA" w:rsidP="009F7803" w:rsidRDefault="008C03BA" w14:paraId="2AA81BA4" w14:textId="1C2B26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„(3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) Õpilaskandidaat järjestab sisseastumisel gümnaasiumid ja kutseõppeasutused </w:t>
      </w:r>
      <w:commentRangeStart w:id="18"/>
      <w:r w:rsidRPr="005728B4" w:rsidR="00EF0EAE">
        <w:rPr>
          <w:rFonts w:ascii="Times New Roman" w:hAnsi="Times New Roman" w:cs="Times New Roman"/>
          <w:bCs/>
          <w:sz w:val="24"/>
          <w:szCs w:val="24"/>
          <w:highlight w:val="yellow"/>
          <w:rPrChange w:author="Aili Sandre - JUSTDIGI" w:date="2025-11-27T09:43:00Z" w16du:dateUtc="2025-11-27T07:43:00Z" w:id="19">
            <w:rPr>
              <w:rFonts w:ascii="Times New Roman" w:hAnsi="Times New Roman" w:cs="Times New Roman"/>
              <w:bCs/>
              <w:sz w:val="24"/>
              <w:szCs w:val="24"/>
            </w:rPr>
          </w:rPrChange>
        </w:rPr>
        <w:t>või</w:t>
      </w:r>
      <w:commentRangeEnd w:id="18"/>
      <w:r w:rsidR="00081B51">
        <w:rPr>
          <w:rStyle w:val="Kommentaariviide"/>
        </w:rPr>
        <w:commentReference w:id="18"/>
      </w:r>
      <w:r w:rsidR="00EF0EAE">
        <w:rPr>
          <w:rFonts w:ascii="Times New Roman" w:hAnsi="Times New Roman" w:cs="Times New Roman"/>
          <w:bCs/>
          <w:sz w:val="24"/>
          <w:szCs w:val="24"/>
        </w:rPr>
        <w:t xml:space="preserve"> nende õppesuunad </w:t>
      </w:r>
      <w:del w:author="Aili Sandre - JUSTDIGI" w:date="2025-11-27T09:34:00Z" w16du:dateUtc="2025-11-27T07:34:00Z" w:id="20">
        <w:r w:rsidDel="00E15EE5" w:rsidR="00EF0EAE">
          <w:rPr>
            <w:rFonts w:ascii="Times New Roman" w:hAnsi="Times New Roman" w:cs="Times New Roman"/>
            <w:bCs/>
            <w:sz w:val="24"/>
            <w:szCs w:val="24"/>
          </w:rPr>
          <w:delText>ja/</w:delText>
        </w:r>
      </w:del>
      <w:r w:rsidR="00EF0EAE">
        <w:rPr>
          <w:rFonts w:ascii="Times New Roman" w:hAnsi="Times New Roman" w:cs="Times New Roman"/>
          <w:bCs/>
          <w:sz w:val="24"/>
          <w:szCs w:val="24"/>
        </w:rPr>
        <w:t xml:space="preserve">või erialad </w:t>
      </w:r>
      <w:ins w:author="Aili Sandre - JUSTDIGI" w:date="2025-11-27T09:34:00Z" w16du:dateUtc="2025-11-27T07:34:00Z" w:id="21">
        <w:r w:rsidR="00E15EE5">
          <w:rPr>
            <w:rFonts w:ascii="Times New Roman" w:hAnsi="Times New Roman" w:cs="Times New Roman"/>
            <w:bCs/>
            <w:sz w:val="24"/>
            <w:szCs w:val="24"/>
          </w:rPr>
          <w:t>oma</w:t>
        </w:r>
      </w:ins>
      <w:del w:author="Aili Sandre - JUSTDIGI" w:date="2025-11-27T09:34:00Z" w16du:dateUtc="2025-11-27T07:34:00Z" w:id="22">
        <w:r w:rsidDel="00E15EE5">
          <w:rPr>
            <w:rFonts w:ascii="Times New Roman" w:hAnsi="Times New Roman" w:cs="Times New Roman"/>
            <w:bCs/>
            <w:sz w:val="24"/>
            <w:szCs w:val="24"/>
          </w:rPr>
          <w:delText>end</w:delText>
        </w:r>
      </w:del>
      <w:del w:author="Aili Sandre - JUSTDIGI" w:date="2025-11-27T09:38:00Z" w16du:dateUtc="2025-11-27T07:38:00Z" w:id="23">
        <w:r w:rsidDel="005C01E6">
          <w:rPr>
            <w:rFonts w:ascii="Times New Roman" w:hAnsi="Times New Roman" w:cs="Times New Roman"/>
            <w:bCs/>
            <w:sz w:val="24"/>
            <w:szCs w:val="24"/>
          </w:rPr>
          <w:delText>a</w:delText>
        </w:r>
      </w:del>
      <w:r>
        <w:rPr>
          <w:rFonts w:ascii="Times New Roman" w:hAnsi="Times New Roman" w:cs="Times New Roman"/>
          <w:bCs/>
          <w:sz w:val="24"/>
          <w:szCs w:val="24"/>
        </w:rPr>
        <w:t xml:space="preserve"> eelistustest lähtu</w:t>
      </w:r>
      <w:ins w:author="Aili Sandre - JUSTDIGI" w:date="2025-11-27T09:34:00Z" w16du:dateUtc="2025-11-27T07:34:00Z" w:id="24">
        <w:r w:rsidR="00E15EE5">
          <w:rPr>
            <w:rFonts w:ascii="Times New Roman" w:hAnsi="Times New Roman" w:cs="Times New Roman"/>
            <w:bCs/>
            <w:sz w:val="24"/>
            <w:szCs w:val="24"/>
          </w:rPr>
          <w:t>des</w:t>
        </w:r>
      </w:ins>
      <w:del w:author="Aili Sandre - JUSTDIGI" w:date="2025-11-27T09:34:00Z" w16du:dateUtc="2025-11-27T07:34:00Z" w:id="25">
        <w:r w:rsidDel="00E15EE5">
          <w:rPr>
            <w:rFonts w:ascii="Times New Roman" w:hAnsi="Times New Roman" w:cs="Times New Roman"/>
            <w:bCs/>
            <w:sz w:val="24"/>
            <w:szCs w:val="24"/>
          </w:rPr>
          <w:delText>valt</w:delText>
        </w:r>
      </w:del>
      <w:r>
        <w:rPr>
          <w:rFonts w:ascii="Times New Roman" w:hAnsi="Times New Roman" w:cs="Times New Roman"/>
          <w:bCs/>
          <w:sz w:val="24"/>
          <w:szCs w:val="24"/>
        </w:rPr>
        <w:t xml:space="preserve"> pingeritta</w:t>
      </w:r>
      <w:r w:rsidR="00EF0EAE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0EAE">
        <w:rPr>
          <w:rFonts w:ascii="Times New Roman" w:hAnsi="Times New Roman" w:cs="Times New Roman"/>
          <w:bCs/>
          <w:sz w:val="24"/>
          <w:szCs w:val="24"/>
        </w:rPr>
        <w:t>G</w:t>
      </w:r>
      <w:r>
        <w:rPr>
          <w:rFonts w:ascii="Times New Roman" w:hAnsi="Times New Roman" w:cs="Times New Roman"/>
          <w:bCs/>
          <w:sz w:val="24"/>
          <w:szCs w:val="24"/>
        </w:rPr>
        <w:t>ümnaasium</w:t>
      </w:r>
      <w:r w:rsidR="00BC13D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võib õpilaskandidaadi valikut kooli vastuvõtmisel arvestada, kui kooli vastuvõtu tingimustes ja korras on sätestatud, et õpilaskandidaadi valikut arvestatakse.“;</w:t>
      </w:r>
      <w:del w:author="Aili Sandre - JUSTDIGI" w:date="2025-11-27T09:34:00Z" w16du:dateUtc="2025-11-27T07:34:00Z" w:id="26">
        <w:r w:rsidDel="00E15EE5">
          <w:rPr>
            <w:rFonts w:ascii="Times New Roman" w:hAnsi="Times New Roman" w:cs="Times New Roman"/>
            <w:bCs/>
            <w:sz w:val="24"/>
            <w:szCs w:val="24"/>
          </w:rPr>
          <w:delText xml:space="preserve"> </w:delText>
        </w:r>
      </w:del>
    </w:p>
    <w:p w:rsidRPr="00C93F60" w:rsidR="008C03BA" w:rsidP="009F7803" w:rsidRDefault="008C03BA" w14:paraId="0E393321" w14:textId="777777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Pr="00C93F60" w:rsidR="008C03BA" w:rsidP="009F7803" w:rsidRDefault="008C03BA" w14:paraId="436B3694" w14:textId="30EB8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F60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C93F60">
        <w:rPr>
          <w:rFonts w:ascii="Times New Roman" w:hAnsi="Times New Roman" w:cs="Times New Roman"/>
          <w:sz w:val="24"/>
          <w:szCs w:val="24"/>
        </w:rPr>
        <w:t>paragrahvi 28 lõike 1 punkt 7 muudetakse ja sõnastatakse järgmiselt:</w:t>
      </w:r>
    </w:p>
    <w:p w:rsidRPr="00C93F60" w:rsidR="008C03BA" w:rsidDel="00E15EE5" w:rsidP="009F7803" w:rsidRDefault="008C03BA" w14:paraId="0319B173" w14:textId="30B902AF">
      <w:pPr>
        <w:spacing w:after="0" w:line="240" w:lineRule="auto"/>
        <w:jc w:val="both"/>
        <w:rPr>
          <w:del w:author="Aili Sandre - JUSTDIGI" w:date="2025-11-27T09:34:00Z" w16du:dateUtc="2025-11-27T07:34:00Z" w:id="27"/>
          <w:rFonts w:ascii="Times New Roman" w:hAnsi="Times New Roman" w:cs="Times New Roman"/>
          <w:sz w:val="24"/>
          <w:szCs w:val="24"/>
        </w:rPr>
      </w:pPr>
    </w:p>
    <w:p w:rsidRPr="00C93F60" w:rsidR="008C03BA" w:rsidP="009F7803" w:rsidRDefault="008C03BA" w14:paraId="0BB9288D" w14:textId="3406B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F60">
        <w:rPr>
          <w:rFonts w:ascii="Times New Roman" w:hAnsi="Times New Roman" w:cs="Times New Roman"/>
          <w:sz w:val="24"/>
          <w:szCs w:val="24"/>
        </w:rPr>
        <w:t xml:space="preserve">„7) </w:t>
      </w:r>
      <w:r w:rsidRPr="00C93F6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kui õpilasele on gümnaasiumis õppides ühe õppeaasta jooksul kolmes või enamas õppeaines pandud kursusehin</w:t>
      </w:r>
      <w:ins w:author="Aili Sandre - JUSTDIGI" w:date="2025-11-27T09:35:00Z" w16du:dateUtc="2025-11-27T07:35:00Z" w:id="28">
        <w:r w:rsidR="00E15EE5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>dena</w:t>
        </w:r>
      </w:ins>
      <w:del w:author="Aili Sandre - JUSTDIGI" w:date="2025-11-27T09:35:00Z" w16du:dateUtc="2025-11-27T07:35:00Z" w:id="29">
        <w:r w:rsidRPr="00C93F60" w:rsidDel="00E15EE5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netena</w:delText>
        </w:r>
      </w:del>
      <w:r w:rsidRPr="00C93F6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välja „nõr</w:t>
      </w:r>
      <w:ins w:author="Aili Sandre - JUSTDIGI" w:date="2025-11-27T09:35:00Z" w16du:dateUtc="2025-11-27T07:35:00Z" w:id="30">
        <w:r w:rsidR="00E15EE5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>k</w:t>
        </w:r>
      </w:ins>
      <w:del w:author="Aili Sandre - JUSTDIGI" w:date="2025-11-27T09:35:00Z" w16du:dateUtc="2025-11-27T07:35:00Z" w:id="31">
        <w:r w:rsidRPr="00C93F60" w:rsidDel="00E15EE5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gad</w:delText>
        </w:r>
      </w:del>
      <w:ins w:author="Aili Sandre - JUSTDIGI" w:date="2025-11-27T09:35:00Z" w16du:dateUtc="2025-11-27T07:35:00Z" w:id="32">
        <w:r w:rsidR="00E15EE5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>“</w:t>
        </w:r>
      </w:ins>
      <w:del w:author="Aili Sandre - JUSTDIGI" w:date="2025-11-27T09:35:00Z" w16du:dateUtc="2025-11-27T07:35:00Z" w:id="33">
        <w:r w:rsidRPr="00C93F60" w:rsidDel="00E15EE5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”</w:delText>
        </w:r>
      </w:del>
      <w:r w:rsidRPr="00C93F6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või „puudulik</w:t>
      </w:r>
      <w:del w:author="Aili Sandre - JUSTDIGI" w:date="2025-11-27T09:35:00Z" w16du:dateUtc="2025-11-27T07:35:00Z" w:id="34">
        <w:r w:rsidRPr="00C93F60" w:rsidDel="00E15EE5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ud</w:delText>
        </w:r>
      </w:del>
      <w:ins w:author="Aili Sandre - JUSTDIGI" w:date="2025-11-27T09:35:00Z" w16du:dateUtc="2025-11-27T07:35:00Z" w:id="35">
        <w:r w:rsidR="00E15EE5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>“</w:t>
        </w:r>
      </w:ins>
      <w:del w:author="Aili Sandre - JUSTDIGI" w:date="2025-11-27T09:35:00Z" w16du:dateUtc="2025-11-27T07:35:00Z" w:id="36">
        <w:r w:rsidRPr="00C93F60" w:rsidDel="00E15EE5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”</w:delText>
        </w:r>
      </w:del>
      <w:r w:rsidRPr="00C93F6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, välja arvatud õppimiskohustuslik õpilane;</w:t>
      </w:r>
      <w:r w:rsidRPr="00C93F60">
        <w:rPr>
          <w:rFonts w:ascii="Times New Roman" w:hAnsi="Times New Roman" w:cs="Times New Roman"/>
          <w:sz w:val="24"/>
          <w:szCs w:val="24"/>
        </w:rPr>
        <w:t>“;</w:t>
      </w:r>
    </w:p>
    <w:p w:rsidRPr="00C93F60" w:rsidR="008C03BA" w:rsidP="009F7803" w:rsidRDefault="008C03BA" w14:paraId="59555D4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3BA" w:rsidP="009F7803" w:rsidRDefault="008C03BA" w14:paraId="3AE926A9" w14:textId="0E76A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F60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C93F60">
        <w:rPr>
          <w:rFonts w:ascii="Times New Roman" w:hAnsi="Times New Roman" w:cs="Times New Roman"/>
          <w:sz w:val="24"/>
          <w:szCs w:val="24"/>
        </w:rPr>
        <w:t xml:space="preserve">paragrahvi </w:t>
      </w:r>
      <w:bookmarkStart w:name="_Hlk93226404" w:id="37"/>
      <w:r w:rsidRPr="00C93F60">
        <w:rPr>
          <w:rFonts w:ascii="Times New Roman" w:hAnsi="Times New Roman" w:cs="Times New Roman"/>
          <w:sz w:val="24"/>
          <w:szCs w:val="24"/>
        </w:rPr>
        <w:t>28 lõige 2 tunnistatakse kehtetuks;</w:t>
      </w:r>
      <w:del w:author="Aili Sandre - JUSTDIGI" w:date="2025-11-27T09:35:00Z" w16du:dateUtc="2025-11-27T07:35:00Z" w:id="38">
        <w:r w:rsidRPr="00C93F60" w:rsidDel="00DD0871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="00F81F28" w:rsidP="009F7803" w:rsidRDefault="00F81F28" w14:paraId="78CEA43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F28" w:rsidP="009F7803" w:rsidRDefault="00F81F28" w14:paraId="00E1D8C3" w14:textId="43D73036" w14:noSpellErr="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049B531" w:rsidR="00F81F28">
        <w:rPr>
          <w:rFonts w:ascii="Times New Roman" w:hAnsi="Times New Roman" w:cs="Times New Roman"/>
          <w:b w:val="1"/>
          <w:bCs w:val="1"/>
          <w:sz w:val="24"/>
          <w:szCs w:val="24"/>
        </w:rPr>
        <w:t>4)</w:t>
      </w:r>
      <w:r w:rsidRPr="7049B531" w:rsidR="00F81F28">
        <w:rPr>
          <w:rFonts w:ascii="Times New Roman" w:hAnsi="Times New Roman" w:cs="Times New Roman"/>
          <w:sz w:val="24"/>
          <w:szCs w:val="24"/>
        </w:rPr>
        <w:t xml:space="preserve"> paragrahvi 32 lõike 1 sissejuhatav lauseosa</w:t>
      </w:r>
      <w:commentRangeStart w:id="1403999191"/>
      <w:r w:rsidRPr="7049B531" w:rsidR="00F81F28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403999191"/>
      <w:r>
        <w:rPr>
          <w:rStyle w:val="CommentReference"/>
        </w:rPr>
        <w:commentReference w:id="1403999191"/>
      </w:r>
      <w:r w:rsidRPr="7049B531" w:rsidR="00F81F28">
        <w:rPr>
          <w:rFonts w:ascii="Times New Roman" w:hAnsi="Times New Roman" w:cs="Times New Roman"/>
          <w:sz w:val="24"/>
          <w:szCs w:val="24"/>
        </w:rPr>
        <w:t>sõnastatakse järgmiselt:</w:t>
      </w:r>
      <w:del w:author="Aili Sandre - JUSTDIGI" w:date="2025-11-27T09:36:00Z" w:id="287351360">
        <w:r w:rsidRPr="7049B531" w:rsidDel="00F81F2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="00F81F28" w:rsidDel="00DD0871" w:rsidP="009F7803" w:rsidRDefault="00F81F28" w14:paraId="490A1BA7" w14:textId="4D3D82E3">
      <w:pPr>
        <w:spacing w:after="0" w:line="240" w:lineRule="auto"/>
        <w:jc w:val="both"/>
        <w:rPr>
          <w:del w:author="Aili Sandre - JUSTDIGI" w:date="2025-11-27T09:36:00Z" w16du:dateUtc="2025-11-27T07:36:00Z" w:id="40"/>
          <w:rFonts w:ascii="Times New Roman" w:hAnsi="Times New Roman" w:cs="Times New Roman"/>
          <w:sz w:val="24"/>
          <w:szCs w:val="24"/>
        </w:rPr>
      </w:pPr>
    </w:p>
    <w:p w:rsidR="00F81F28" w:rsidP="009F7803" w:rsidRDefault="00F81F28" w14:paraId="46D782F4" w14:textId="56EF4FA5" w14:noSpellErr="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049B531" w:rsidR="00F81F28">
        <w:rPr>
          <w:rFonts w:ascii="Times New Roman" w:hAnsi="Times New Roman" w:cs="Times New Roman"/>
          <w:sz w:val="24"/>
          <w:szCs w:val="24"/>
        </w:rPr>
        <w:t>„</w:t>
      </w:r>
      <w:commentRangeStart w:id="17051588"/>
      <w:r w:rsidRPr="7049B531" w:rsidR="00F81F28">
        <w:rPr>
          <w:rFonts w:ascii="Times New Roman" w:hAnsi="Times New Roman" w:cs="Times New Roman"/>
          <w:sz w:val="24"/>
          <w:szCs w:val="24"/>
        </w:rPr>
        <w:t>(1)</w:t>
      </w:r>
      <w:commentRangeEnd w:id="17051588"/>
      <w:r>
        <w:rPr>
          <w:rStyle w:val="CommentReference"/>
        </w:rPr>
        <w:commentReference w:id="17051588"/>
      </w:r>
      <w:r w:rsidRPr="7049B531" w:rsidR="00F81F28">
        <w:rPr>
          <w:rFonts w:ascii="Times New Roman" w:hAnsi="Times New Roman" w:cs="Times New Roman"/>
          <w:sz w:val="24"/>
          <w:szCs w:val="24"/>
        </w:rPr>
        <w:t xml:space="preserve"> Testide andmekogu on riigi infosüsteemi kuuluv andmekogu, mille eesmärk on võimaldada:“;</w:t>
      </w:r>
      <w:del w:author="Aili Sandre - JUSTDIGI" w:date="2025-11-27T09:36:00Z" w:id="722004755">
        <w:r w:rsidRPr="7049B531" w:rsidDel="00F81F2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="00C631F4" w:rsidP="009F7803" w:rsidRDefault="00C631F4" w14:paraId="47ABC9E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31F4" w:rsidP="009F7803" w:rsidRDefault="00C631F4" w14:paraId="40ADED0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1F4">
        <w:rPr>
          <w:rFonts w:ascii="Times New Roman" w:hAnsi="Times New Roman" w:cs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paragrahvi 32 lõige 2 muudetakse ja sõnastatakse järgmiselt:</w:t>
      </w:r>
    </w:p>
    <w:p w:rsidR="00C631F4" w:rsidDel="008B2F06" w:rsidP="009F7803" w:rsidRDefault="00C631F4" w14:paraId="7E8FD56A" w14:textId="328A0C8F">
      <w:pPr>
        <w:spacing w:after="0" w:line="240" w:lineRule="auto"/>
        <w:jc w:val="both"/>
        <w:rPr>
          <w:del w:author="Aili Sandre - JUSTDIGI" w:date="2025-11-27T09:36:00Z" w16du:dateUtc="2025-11-27T07:36:00Z" w:id="42"/>
          <w:rFonts w:ascii="Times New Roman" w:hAnsi="Times New Roman" w:cs="Times New Roman"/>
          <w:sz w:val="24"/>
          <w:szCs w:val="24"/>
        </w:rPr>
      </w:pPr>
    </w:p>
    <w:p w:rsidR="00C631F4" w:rsidP="009F7803" w:rsidRDefault="00C631F4" w14:paraId="783B4A68" w14:textId="58EFC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„(2) Testide andmekogu põhimääruse kehtestab Vabariigi Valitsuse määrusega, milles sätestatakse:</w:t>
      </w:r>
      <w:del w:author="Aili Sandre - JUSTDIGI" w:date="2025-11-27T09:37:00Z" w16du:dateUtc="2025-11-27T07:37:00Z" w:id="43">
        <w:r w:rsidDel="008B2F0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="00C631F4" w:rsidP="009F7803" w:rsidRDefault="00C631F4" w14:paraId="14E603DC" w14:textId="75333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andmeandjad ja nende </w:t>
      </w:r>
      <w:ins w:author="Aili Sandre - JUSTDIGI" w:date="2025-11-27T09:37:00Z" w16du:dateUtc="2025-11-27T07:37:00Z" w:id="44">
        <w:r w:rsidR="00D2073E">
          <w:rPr>
            <w:rFonts w:ascii="Times New Roman" w:hAnsi="Times New Roman" w:cs="Times New Roman"/>
            <w:sz w:val="24"/>
            <w:szCs w:val="24"/>
          </w:rPr>
          <w:t>esitatavad</w:t>
        </w:r>
      </w:ins>
      <w:del w:author="Aili Sandre - JUSTDIGI" w:date="2025-11-27T09:37:00Z" w16du:dateUtc="2025-11-27T07:37:00Z" w:id="45">
        <w:r w:rsidDel="005C01E6">
          <w:rPr>
            <w:rFonts w:ascii="Times New Roman" w:hAnsi="Times New Roman" w:cs="Times New Roman"/>
            <w:sz w:val="24"/>
            <w:szCs w:val="24"/>
          </w:rPr>
          <w:delText>saadavad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46"/>
      <w:r>
        <w:rPr>
          <w:rFonts w:ascii="Times New Roman" w:hAnsi="Times New Roman" w:cs="Times New Roman"/>
          <w:sz w:val="24"/>
          <w:szCs w:val="24"/>
        </w:rPr>
        <w:t>andmed</w:t>
      </w:r>
      <w:commentRangeEnd w:id="46"/>
      <w:r w:rsidR="00B0473A">
        <w:rPr>
          <w:rStyle w:val="Kommentaariviide"/>
        </w:rPr>
        <w:commentReference w:id="46"/>
      </w:r>
      <w:r>
        <w:rPr>
          <w:rFonts w:ascii="Times New Roman" w:hAnsi="Times New Roman" w:cs="Times New Roman"/>
          <w:sz w:val="24"/>
          <w:szCs w:val="24"/>
        </w:rPr>
        <w:t>;</w:t>
      </w:r>
      <w:del w:author="Aili Sandre - JUSTDIGI" w:date="2025-11-27T09:37:00Z" w16du:dateUtc="2025-11-27T07:37:00Z" w:id="47">
        <w:r w:rsidDel="008B2F0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="00C631F4" w:rsidP="009F7803" w:rsidRDefault="00C631F4" w14:paraId="6C2CE7E9" w14:textId="1DCF4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täpne andmekoosseis;</w:t>
      </w:r>
      <w:del w:author="Aili Sandre - JUSTDIGI" w:date="2025-11-27T09:39:00Z" w16du:dateUtc="2025-11-27T07:39:00Z" w:id="48">
        <w:r w:rsidDel="00B0473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="00C631F4" w:rsidP="009F7803" w:rsidRDefault="00C631F4" w14:paraId="72B58D9F" w14:textId="733B6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vastutava töötleja ja volitatud töötleja ülesanded;</w:t>
      </w:r>
      <w:del w:author="Aili Sandre - JUSTDIGI" w:date="2025-11-27T09:39:00Z" w16du:dateUtc="2025-11-27T07:39:00Z" w:id="49">
        <w:r w:rsidDel="00B0473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="00C631F4" w:rsidP="009F7803" w:rsidRDefault="00C631F4" w14:paraId="252C372A" w14:textId="649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andmetele juurdepääsu ja andmete väljastamise kord;</w:t>
      </w:r>
      <w:del w:author="Aili Sandre - JUSTDIGI" w:date="2025-11-27T09:39:00Z" w16du:dateUtc="2025-11-27T07:39:00Z" w:id="50">
        <w:r w:rsidDel="00B0473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="00C631F4" w:rsidP="009F7803" w:rsidRDefault="00C631F4" w14:paraId="20E1A3AD" w14:textId="6DB1A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5) andmete säilitamise täpsemad tähtajad;</w:t>
      </w:r>
      <w:del w:author="Aili Sandre - JUSTDIGI" w:date="2025-11-27T09:40:00Z" w16du:dateUtc="2025-11-27T07:40:00Z" w:id="51">
        <w:r w:rsidDel="00B0473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="00C631F4" w:rsidP="009F7803" w:rsidRDefault="00C631F4" w14:paraId="2C90BBB9" w14:textId="772F1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muud korralduslikud küsimused.“;</w:t>
      </w:r>
      <w:del w:author="Aili Sandre - JUSTDIGI" w:date="2025-11-27T09:40:00Z" w16du:dateUtc="2025-11-27T07:40:00Z" w:id="52">
        <w:r w:rsidDel="00B0473A">
          <w:rPr>
            <w:rFonts w:ascii="Times New Roman" w:hAnsi="Times New Roman" w:cs="Times New Roman"/>
            <w:sz w:val="24"/>
            <w:szCs w:val="24"/>
          </w:rPr>
          <w:delText xml:space="preserve">  </w:delText>
        </w:r>
      </w:del>
    </w:p>
    <w:p w:rsidR="00C631F4" w:rsidP="009F7803" w:rsidRDefault="00C631F4" w14:paraId="39B5473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93F60" w:rsidR="00C631F4" w:rsidP="009F7803" w:rsidRDefault="00C631F4" w14:paraId="3EF18357" w14:textId="14939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1F4">
        <w:rPr>
          <w:rFonts w:ascii="Times New Roman" w:hAnsi="Times New Roman" w:cs="Times New Roman"/>
          <w:b/>
          <w:bCs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paragrahvi 32 lõige 6 tunnistatakse kehtetuks;</w:t>
      </w:r>
      <w:del w:author="Aili Sandre - JUSTDIGI" w:date="2025-11-27T09:40:00Z" w16du:dateUtc="2025-11-27T07:40:00Z" w:id="53">
        <w:r w:rsidDel="00B0473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Pr="00C93F60" w:rsidR="008C03BA" w:rsidP="009F7803" w:rsidRDefault="008C03BA" w14:paraId="1D7CE7D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93F60" w:rsidR="008C03BA" w:rsidP="009F7803" w:rsidRDefault="00C631F4" w14:paraId="5BD67FF6" w14:textId="05A61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93F60" w:rsidR="008C03B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C93F60" w:rsidR="008C03BA">
        <w:rPr>
          <w:rFonts w:ascii="Times New Roman" w:hAnsi="Times New Roman" w:cs="Times New Roman"/>
          <w:sz w:val="24"/>
          <w:szCs w:val="24"/>
        </w:rPr>
        <w:t xml:space="preserve"> paragrahvi 58 lõike 3 punkt 3 tunnistatakse kehtetuks;</w:t>
      </w:r>
      <w:del w:author="Aili Sandre - JUSTDIGI" w:date="2025-11-27T09:40:00Z" w16du:dateUtc="2025-11-27T07:40:00Z" w:id="54">
        <w:r w:rsidRPr="00C93F60" w:rsidDel="00B0473A" w:rsidR="008C03B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Pr="00C93F60" w:rsidR="008C03BA" w:rsidP="009F7803" w:rsidRDefault="008C03BA" w14:paraId="4EF7F94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93F60" w:rsidR="008C03BA" w:rsidP="009F7803" w:rsidRDefault="00C631F4" w14:paraId="1A23DF42" w14:textId="0595A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C93F60" w:rsidR="008C03B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C93F60" w:rsidR="008C03BA">
        <w:rPr>
          <w:rFonts w:ascii="Times New Roman" w:hAnsi="Times New Roman" w:cs="Times New Roman"/>
          <w:sz w:val="24"/>
          <w:szCs w:val="24"/>
        </w:rPr>
        <w:t xml:space="preserve"> paragrahvi 58 lõige 4 muudetakse ja sõnastatakse järgmiselt:</w:t>
      </w:r>
      <w:del w:author="Aili Sandre - JUSTDIGI" w:date="2025-11-27T09:40:00Z" w16du:dateUtc="2025-11-27T07:40:00Z" w:id="55">
        <w:r w:rsidRPr="00C93F60" w:rsidDel="00B0473A" w:rsidR="008C03B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:rsidRPr="00C93F60" w:rsidR="008C03BA" w:rsidDel="00B0473A" w:rsidP="009F7803" w:rsidRDefault="008C03BA" w14:paraId="6D38AA1C" w14:textId="63CF4CAA">
      <w:pPr>
        <w:spacing w:after="0" w:line="240" w:lineRule="auto"/>
        <w:jc w:val="both"/>
        <w:rPr>
          <w:del w:author="Aili Sandre - JUSTDIGI" w:date="2025-11-27T09:40:00Z" w16du:dateUtc="2025-11-27T07:40:00Z" w:id="56"/>
          <w:rFonts w:ascii="Times New Roman" w:hAnsi="Times New Roman" w:cs="Times New Roman"/>
          <w:sz w:val="24"/>
          <w:szCs w:val="24"/>
        </w:rPr>
      </w:pPr>
    </w:p>
    <w:p w:rsidRPr="00C93F60" w:rsidR="008C03BA" w:rsidP="009F7803" w:rsidRDefault="008C03BA" w14:paraId="31E2EAC9" w14:textId="37C591E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3F6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„(4) Käesoleva paragrahvi lõikes 3 sätestatud mõjutusmeetmete rakendamise otsustab direktor või tema volitatud isik.“.</w:t>
      </w:r>
      <w:del w:author="Aili Sandre - JUSTDIGI" w:date="2025-11-27T09:40:00Z" w16du:dateUtc="2025-11-27T07:40:00Z" w:id="57">
        <w:r w:rsidRPr="00C93F60" w:rsidDel="00B0473A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 xml:space="preserve"> </w:delText>
        </w:r>
      </w:del>
    </w:p>
    <w:bookmarkEnd w:id="37"/>
    <w:p w:rsidRPr="00DA60FE" w:rsidR="008C03BA" w:rsidP="009F7803" w:rsidRDefault="008C03BA" w14:paraId="6955E92C" w14:textId="77777777">
      <w:pPr>
        <w:pStyle w:val="Normaallaadveeb"/>
        <w:spacing w:before="0" w:beforeAutospacing="0" w:after="0" w:afterAutospacing="0"/>
        <w:rPr>
          <w:bCs/>
          <w:color w:val="000000"/>
        </w:rPr>
      </w:pPr>
    </w:p>
    <w:p w:rsidRPr="0058795E" w:rsidR="008C03BA" w:rsidP="009F7803" w:rsidRDefault="0058795E" w14:paraId="1FDF3A1E" w14:textId="39E28E2F">
      <w:pPr>
        <w:pStyle w:val="Normaallaadveeb"/>
        <w:spacing w:before="0" w:beforeAutospacing="0" w:after="0" w:afterAutospacing="0"/>
        <w:rPr>
          <w:b/>
          <w:color w:val="000000"/>
        </w:rPr>
      </w:pPr>
      <w:r w:rsidRPr="0058795E">
        <w:rPr>
          <w:b/>
          <w:color w:val="000000"/>
        </w:rPr>
        <w:t>§ 3. Seaduse jõustumine</w:t>
      </w:r>
    </w:p>
    <w:p w:rsidR="0058795E" w:rsidP="009F7803" w:rsidRDefault="0058795E" w14:paraId="0DB12C68" w14:textId="77777777">
      <w:pPr>
        <w:pStyle w:val="Normaallaadveeb"/>
        <w:spacing w:before="0" w:beforeAutospacing="0" w:after="0" w:afterAutospacing="0"/>
        <w:rPr>
          <w:bCs/>
          <w:color w:val="000000"/>
        </w:rPr>
      </w:pPr>
    </w:p>
    <w:p w:rsidR="0058795E" w:rsidP="7049B531" w:rsidRDefault="0058795E" w14:paraId="09717F27" w14:textId="57C0797C" w14:noSpellErr="1">
      <w:pPr>
        <w:pStyle w:val="Normaallaadveeb"/>
        <w:spacing w:before="0" w:beforeAutospacing="off" w:after="0" w:afterAutospacing="off"/>
        <w:rPr>
          <w:color w:val="000000"/>
        </w:rPr>
      </w:pPr>
      <w:commentRangeStart w:id="1883886856"/>
      <w:r w:rsidRPr="7049B531" w:rsidR="0058795E">
        <w:rPr>
          <w:color w:val="000000" w:themeColor="text1" w:themeTint="FF" w:themeShade="FF"/>
        </w:rPr>
        <w:t>Seaduse § 2 punktid 2 ja 3 jõustuvad 2026. a 1. septembril.</w:t>
      </w:r>
      <w:del w:author="Aili Sandre - JUSTDIGI" w:date="2025-11-27T09:40:00Z" w:id="379084663">
        <w:r w:rsidRPr="7049B531" w:rsidDel="0058795E">
          <w:rPr>
            <w:color w:val="000000" w:themeColor="text1" w:themeTint="FF" w:themeShade="FF"/>
          </w:rPr>
          <w:delText xml:space="preserve"> </w:delText>
        </w:r>
      </w:del>
      <w:commentRangeEnd w:id="1883886856"/>
      <w:r>
        <w:rPr>
          <w:rStyle w:val="CommentReference"/>
        </w:rPr>
        <w:commentReference w:id="1883886856"/>
      </w:r>
    </w:p>
    <w:p w:rsidR="0058795E" w:rsidP="009F7803" w:rsidRDefault="0058795E" w14:paraId="21A9F906" w14:textId="77777777">
      <w:pPr>
        <w:pStyle w:val="Normaallaadveeb"/>
        <w:spacing w:before="0" w:beforeAutospacing="0" w:after="0" w:afterAutospacing="0"/>
        <w:rPr>
          <w:bCs/>
          <w:color w:val="000000"/>
        </w:rPr>
      </w:pPr>
    </w:p>
    <w:p w:rsidRPr="00DA60FE" w:rsidR="0058795E" w:rsidP="009F7803" w:rsidRDefault="0058795E" w14:paraId="435B8DEE" w14:textId="77777777">
      <w:pPr>
        <w:pStyle w:val="Normaallaadveeb"/>
        <w:spacing w:before="0" w:beforeAutospacing="0" w:after="0" w:afterAutospacing="0"/>
        <w:rPr>
          <w:bCs/>
          <w:color w:val="000000"/>
        </w:rPr>
      </w:pPr>
    </w:p>
    <w:p w:rsidRPr="00DA60FE" w:rsidR="008C03BA" w:rsidP="009F7803" w:rsidRDefault="008C03BA" w14:paraId="51C55169" w14:textId="77777777">
      <w:pPr>
        <w:pStyle w:val="Normaallaadveeb"/>
        <w:spacing w:before="0" w:beforeAutospacing="0" w:after="0" w:afterAutospacing="0"/>
        <w:rPr>
          <w:bCs/>
          <w:color w:val="000000"/>
        </w:rPr>
      </w:pPr>
    </w:p>
    <w:p w:rsidRPr="00BE07A2" w:rsidR="008C03BA" w:rsidP="009F7803" w:rsidRDefault="008C03BA" w14:paraId="19D1120C" w14:textId="77777777">
      <w:pPr>
        <w:pStyle w:val="Normaallaadveeb"/>
        <w:spacing w:before="0" w:beforeAutospacing="0" w:after="0" w:afterAutospacing="0"/>
        <w:rPr>
          <w:color w:val="000000"/>
        </w:rPr>
      </w:pPr>
      <w:r>
        <w:rPr>
          <w:color w:val="000000"/>
        </w:rPr>
        <w:t>Lauri Hussar</w:t>
      </w:r>
    </w:p>
    <w:p w:rsidRPr="005111F0" w:rsidR="008C03BA" w:rsidP="009F7803" w:rsidRDefault="008C03BA" w14:paraId="04AE153A" w14:textId="77777777">
      <w:pPr>
        <w:pStyle w:val="Normaallaadveeb"/>
        <w:spacing w:before="0" w:beforeAutospacing="0" w:after="0" w:afterAutospacing="0"/>
        <w:rPr>
          <w:color w:val="000000"/>
        </w:rPr>
      </w:pPr>
      <w:r w:rsidRPr="005111F0">
        <w:rPr>
          <w:color w:val="000000"/>
        </w:rPr>
        <w:t>Riigikogu esimees</w:t>
      </w:r>
    </w:p>
    <w:p w:rsidRPr="00D41239" w:rsidR="008C03BA" w:rsidP="009F7803" w:rsidRDefault="008C03BA" w14:paraId="257114C2" w14:textId="77777777">
      <w:pPr>
        <w:pStyle w:val="Normaallaadveeb"/>
        <w:spacing w:before="0" w:beforeAutospacing="0" w:after="0" w:afterAutospacing="0"/>
        <w:rPr>
          <w:color w:val="000000"/>
        </w:rPr>
      </w:pPr>
    </w:p>
    <w:p w:rsidRPr="005111F0" w:rsidR="008C03BA" w:rsidP="009F7803" w:rsidRDefault="008C03BA" w14:paraId="7E362346" w14:textId="5F8DB1B7">
      <w:pPr>
        <w:widowControl w:val="0"/>
        <w:pBdr>
          <w:bottom w:val="single" w:color="auto" w:sz="12" w:space="11"/>
        </w:pBd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eastAsia="Arial Unicode MS" w:cs="Times New Roman"/>
          <w:kern w:val="3"/>
          <w:sz w:val="24"/>
          <w:szCs w:val="24"/>
          <w:lang w:eastAsia="et-EE"/>
        </w:rPr>
      </w:pPr>
      <w:r w:rsidRPr="00017A21">
        <w:rPr>
          <w:rFonts w:ascii="Times New Roman" w:hAnsi="Times New Roman" w:cs="Times New Roman"/>
          <w:color w:val="000000"/>
          <w:sz w:val="24"/>
          <w:szCs w:val="24"/>
        </w:rPr>
        <w:t>Tallinn, „.....“....................202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17A21">
        <w:rPr>
          <w:rFonts w:ascii="Times New Roman" w:hAnsi="Times New Roman" w:cs="Times New Roman"/>
          <w:color w:val="000000"/>
          <w:sz w:val="24"/>
          <w:szCs w:val="24"/>
        </w:rPr>
        <w:t>. a</w:t>
      </w:r>
      <w:del w:author="Aili Sandre - JUSTDIGI" w:date="2025-11-27T09:41:00Z" w16du:dateUtc="2025-11-27T07:41:00Z" w:id="59">
        <w:r w:rsidRPr="005111F0" w:rsidDel="00DA142E">
          <w:rPr>
            <w:rFonts w:ascii="Times New Roman" w:hAnsi="Times New Roman" w:eastAsia="Arial Unicode MS" w:cs="Times New Roman"/>
            <w:kern w:val="3"/>
            <w:sz w:val="24"/>
            <w:szCs w:val="24"/>
            <w:lang w:eastAsia="et-EE"/>
          </w:rPr>
          <w:delText xml:space="preserve"> </w:delText>
        </w:r>
      </w:del>
    </w:p>
    <w:p w:rsidRPr="00BE07A2" w:rsidR="008C03BA" w:rsidP="009F7803" w:rsidRDefault="008C03BA" w14:paraId="7DF43B99" w14:textId="77777777">
      <w:pPr>
        <w:pStyle w:val="Normaallaadveeb"/>
        <w:spacing w:before="0" w:beforeAutospacing="0" w:after="0" w:afterAutospacing="0"/>
        <w:rPr>
          <w:color w:val="000000"/>
        </w:rPr>
      </w:pPr>
      <w:r w:rsidRPr="00314841">
        <w:rPr>
          <w:rFonts w:eastAsia="Arial Unicode MS"/>
          <w:kern w:val="3"/>
        </w:rPr>
        <w:t>A</w:t>
      </w:r>
      <w:r w:rsidRPr="00BE07A2">
        <w:rPr>
          <w:color w:val="000000"/>
        </w:rPr>
        <w:t>lgatab Vabariigi Valitsus</w:t>
      </w:r>
    </w:p>
    <w:p w:rsidRPr="00BE07A2" w:rsidR="008C03BA" w:rsidP="009F7803" w:rsidRDefault="008C03BA" w14:paraId="1D9F5080" w14:textId="77777777">
      <w:pPr>
        <w:pStyle w:val="Normaallaadveeb"/>
        <w:spacing w:before="0" w:beforeAutospacing="0" w:after="0" w:afterAutospacing="0"/>
        <w:rPr>
          <w:color w:val="000000"/>
        </w:rPr>
      </w:pPr>
      <w:r w:rsidRPr="00BE07A2">
        <w:rPr>
          <w:color w:val="000000"/>
        </w:rPr>
        <w:t>„.....“.......................202</w:t>
      </w:r>
      <w:r>
        <w:rPr>
          <w:color w:val="000000"/>
        </w:rPr>
        <w:t>5</w:t>
      </w:r>
      <w:r w:rsidRPr="00BE07A2">
        <w:rPr>
          <w:color w:val="000000"/>
        </w:rPr>
        <w:t>. a</w:t>
      </w:r>
    </w:p>
    <w:p w:rsidR="008C03BA" w:rsidP="009F7803" w:rsidRDefault="008C03BA" w14:paraId="03DFF1FB" w14:textId="77777777">
      <w:pPr>
        <w:pStyle w:val="Normaallaadveeb"/>
        <w:spacing w:before="0" w:beforeAutospacing="0" w:after="0" w:afterAutospacing="0"/>
        <w:rPr>
          <w:color w:val="000000"/>
        </w:rPr>
      </w:pPr>
    </w:p>
    <w:p w:rsidRPr="00DA60FE" w:rsidR="00F822C5" w:rsidP="009F7803" w:rsidRDefault="008C03BA" w14:paraId="7DF01E5A" w14:textId="500D530D">
      <w:pPr>
        <w:pStyle w:val="Normaallaadveeb"/>
        <w:spacing w:before="0" w:beforeAutospacing="0" w:after="0" w:afterAutospacing="0"/>
        <w:rPr>
          <w:color w:val="000000"/>
        </w:rPr>
      </w:pPr>
      <w:r w:rsidRPr="00BE07A2">
        <w:rPr>
          <w:color w:val="000000"/>
        </w:rPr>
        <w:t>allkirjastatud digitaalselt</w:t>
      </w:r>
    </w:p>
    <w:sectPr w:rsidRPr="00DA60FE" w:rsidR="00F822C5" w:rsidSect="00F81F28">
      <w:pgSz w:w="11906" w:h="16838" w:orient="portrait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AS" w:author="Aili Sandre - JUSTDIGI" w:date="2025-11-27T09:38:00Z" w:id="13">
    <w:p w:rsidR="005C01E6" w:rsidP="005C01E6" w:rsidRDefault="005C01E6" w14:paraId="391970A8" w14:textId="77777777">
      <w:pPr>
        <w:pStyle w:val="Kommentaaritekst"/>
      </w:pPr>
      <w:r>
        <w:rPr>
          <w:rStyle w:val="Kommentaariviide"/>
        </w:rPr>
        <w:annotationRef/>
      </w:r>
      <w:r>
        <w:t>Kui juba kolm, siis need ongi erinevad, seega sõna erinevad on ülearune</w:t>
      </w:r>
    </w:p>
  </w:comment>
  <w:comment w:initials="AS" w:author="Aili Sandre - JUSTDIGI" w:date="2025-11-27T09:44:00Z" w:id="18">
    <w:p w:rsidR="00081B51" w:rsidP="00081B51" w:rsidRDefault="00081B51" w14:paraId="297DAEEE" w14:textId="77777777">
      <w:pPr>
        <w:pStyle w:val="Kommentaaritekst"/>
      </w:pPr>
      <w:r>
        <w:rPr>
          <w:rStyle w:val="Kommentaariviide"/>
        </w:rPr>
        <w:annotationRef/>
      </w:r>
      <w:r>
        <w:t>Kas õppesuundi saab valida, ilma et oleks valitud õppeasutus, et siin on kasutatud sidesõna "või"?</w:t>
      </w:r>
    </w:p>
  </w:comment>
  <w:comment w:initials="AS" w:author="Aili Sandre - JUSTDIGI" w:date="2025-11-27T09:39:00Z" w:id="46">
    <w:p w:rsidR="00B0473A" w:rsidP="00B0473A" w:rsidRDefault="00B0473A" w14:paraId="42726D57" w14:textId="352E3AEF">
      <w:pPr>
        <w:pStyle w:val="Kommentaaritekst"/>
      </w:pPr>
      <w:r>
        <w:rPr>
          <w:rStyle w:val="Kommentaariviide"/>
        </w:rPr>
        <w:annotationRef/>
      </w:r>
      <w:r>
        <w:t>Kas need, kes annavad andmeid ehk andmeandjad saavad andmeid või annavad/esitavad andmeid. Või on mõeldud saadetavaid andmeid?</w:t>
      </w:r>
    </w:p>
  </w:comment>
  <w:comment xmlns:w="http://schemas.openxmlformats.org/wordprocessingml/2006/main" w:initials="MJ" w:author="Markus Ühtigi - JUSTDIGI" w:date="2025-12-01T10:23:48" w:id="17051588">
    <w:p xmlns:w14="http://schemas.microsoft.com/office/word/2010/wordml" xmlns:w="http://schemas.openxmlformats.org/wordprocessingml/2006/main" w:rsidR="794A22C2" w:rsidRDefault="7F967384" w14:paraId="69B5ED0D" w14:textId="366F2B61">
      <w:pPr>
        <w:pStyle w:val="CommentText"/>
      </w:pPr>
      <w:r>
        <w:rPr>
          <w:rStyle w:val="CommentReference"/>
        </w:rPr>
        <w:annotationRef/>
      </w:r>
      <w:r w:rsidRPr="5A03C0BB" w:rsidR="67E989A8">
        <w:t>Lõike number ei ole osa sissejuhatavast lauseosast. Vt ka näide HÕNTE käsiraamat lk 94.</w:t>
      </w:r>
    </w:p>
  </w:comment>
  <w:comment xmlns:w="http://schemas.openxmlformats.org/wordprocessingml/2006/main" w:initials="MJ" w:author="Markus Ühtigi - JUSTDIGI" w:date="2025-12-01T10:23:59" w:id="1403999191">
    <w:p xmlns:w14="http://schemas.microsoft.com/office/word/2010/wordml" xmlns:w="http://schemas.openxmlformats.org/wordprocessingml/2006/main" w:rsidR="7F6BEEEE" w:rsidRDefault="4CCD7ED9" w14:paraId="5164577C" w14:textId="259ECF2D">
      <w:pPr>
        <w:pStyle w:val="CommentText"/>
      </w:pPr>
      <w:r>
        <w:rPr>
          <w:rStyle w:val="CommentReference"/>
        </w:rPr>
        <w:annotationRef/>
      </w:r>
      <w:r w:rsidRPr="64EB7F13" w:rsidR="44BE9CE2">
        <w:t>"muudetakse ja" puudu.</w:t>
      </w:r>
    </w:p>
  </w:comment>
  <w:comment xmlns:w="http://schemas.openxmlformats.org/wordprocessingml/2006/main" w:initials="MJ" w:author="Markus Ühtigi - JUSTDIGI" w:date="2025-12-01T10:29:37" w:id="1883886856">
    <w:p xmlns:w14="http://schemas.microsoft.com/office/word/2010/wordml" xmlns:w="http://schemas.openxmlformats.org/wordprocessingml/2006/main" w:rsidR="7AEF099F" w:rsidRDefault="3E346575" w14:paraId="0B4B59CF" w14:textId="0DF14793">
      <w:pPr>
        <w:pStyle w:val="CommentText"/>
      </w:pPr>
      <w:r>
        <w:rPr>
          <w:rStyle w:val="CommentReference"/>
        </w:rPr>
        <w:annotationRef/>
      </w:r>
      <w:r w:rsidRPr="63C9D0F6" w:rsidR="0FC57F00">
        <w:t>Peaks olema:</w:t>
      </w:r>
    </w:p>
    <w:p xmlns:w14="http://schemas.microsoft.com/office/word/2010/wordml" xmlns:w="http://schemas.openxmlformats.org/wordprocessingml/2006/main" w:rsidR="54887EBC" w:rsidRDefault="78561437" w14:paraId="72C29289" w14:textId="2F27B208">
      <w:pPr>
        <w:pStyle w:val="CommentText"/>
      </w:pPr>
    </w:p>
    <w:p xmlns:w14="http://schemas.microsoft.com/office/word/2010/wordml" xmlns:w="http://schemas.openxmlformats.org/wordprocessingml/2006/main" w:rsidR="65CE272C" w:rsidRDefault="54FE85C6" w14:paraId="273466E2" w14:textId="7F03679C">
      <w:pPr>
        <w:pStyle w:val="CommentText"/>
      </w:pPr>
      <w:r w:rsidRPr="470F0D79" w:rsidR="10C866F2">
        <w:t>"Käesoleva seaduse § 2 punktid 2 ja 3 jõustuvad 2026. aasta 1. septembril."</w:t>
      </w:r>
    </w:p>
    <w:p xmlns:w14="http://schemas.microsoft.com/office/word/2010/wordml" xmlns:w="http://schemas.openxmlformats.org/wordprocessingml/2006/main" w:rsidR="54BA93D7" w:rsidRDefault="3827E553" w14:paraId="07F8E463" w14:textId="4D6B9044">
      <w:pPr>
        <w:pStyle w:val="CommentText"/>
      </w:pPr>
    </w:p>
    <w:p xmlns:w14="http://schemas.microsoft.com/office/word/2010/wordml" xmlns:w="http://schemas.openxmlformats.org/wordprocessingml/2006/main" w:rsidR="7F68BA02" w:rsidRDefault="26ACAA8D" w14:paraId="5A95997C" w14:textId="268D79FF">
      <w:pPr>
        <w:pStyle w:val="CommentText"/>
      </w:pPr>
      <w:r w:rsidRPr="389EBB43" w:rsidR="58BD1F5A">
        <w:t>Vt ka HÕNTE käsiraamat lk 34 vastav näide.</w:t>
      </w:r>
    </w:p>
  </w:comment>
  <w:comment xmlns:w="http://schemas.openxmlformats.org/wordprocessingml/2006/main" w:initials="MJ" w:author="Markus Ühtigi - JUSTDIGI" w:date="2025-12-01T10:32:22" w:id="121629634">
    <w:p xmlns:w14="http://schemas.microsoft.com/office/word/2010/wordml" xmlns:w="http://schemas.openxmlformats.org/wordprocessingml/2006/main" w:rsidR="6A328E3D" w:rsidRDefault="3F269836" w14:paraId="101535E4" w14:textId="256CCCE1">
      <w:pPr>
        <w:pStyle w:val="CommentText"/>
      </w:pPr>
      <w:r>
        <w:rPr>
          <w:rStyle w:val="CommentReference"/>
        </w:rPr>
        <w:annotationRef/>
      </w:r>
      <w:r w:rsidRPr="6E416131" w:rsidR="4B8C9E6C">
        <w:t xml:space="preserve">Riigikogu juhatuse 2014. aasta 10. aprilli otsusega nr 70 kehtestatud eelnõu ja seletuskirja vormistamise juhendi kohaselt (lk 3) tuleks lisada ka leheküljenumbrid (alla ja keskele). 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391970A8"/>
  <w15:commentEx w15:done="0" w15:paraId="297DAEEE"/>
  <w15:commentEx w15:done="0" w15:paraId="42726D57"/>
  <w15:commentEx w15:done="0" w15:paraId="69B5ED0D"/>
  <w15:commentEx w15:done="0" w15:paraId="5164577C"/>
  <w15:commentEx w15:done="0" w15:paraId="5A95997C"/>
  <w15:commentEx w15:done="0" w15:paraId="101535E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5138B16" w16cex:dateUtc="2025-11-27T07:38:00Z"/>
  <w16cex:commentExtensible w16cex:durableId="0161B0CD" w16cex:dateUtc="2025-11-27T07:44:00Z"/>
  <w16cex:commentExtensible w16cex:durableId="052D5793" w16cex:dateUtc="2025-11-27T07:39:00Z"/>
  <w16cex:commentExtensible w16cex:durableId="6E0BD92B" w16cex:dateUtc="2025-12-01T08:23:48.034Z"/>
  <w16cex:commentExtensible w16cex:durableId="3CE97CBE" w16cex:dateUtc="2025-12-01T08:23:59.29Z"/>
  <w16cex:commentExtensible w16cex:durableId="14CE215E" w16cex:dateUtc="2025-12-01T08:29:37.483Z"/>
  <w16cex:commentExtensible w16cex:durableId="6690B7C0" w16cex:dateUtc="2025-12-01T08:32:22.97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91970A8" w16cid:durableId="65138B16"/>
  <w16cid:commentId w16cid:paraId="297DAEEE" w16cid:durableId="0161B0CD"/>
  <w16cid:commentId w16cid:paraId="42726D57" w16cid:durableId="052D5793"/>
  <w16cid:commentId w16cid:paraId="69B5ED0D" w16cid:durableId="6E0BD92B"/>
  <w16cid:commentId w16cid:paraId="5164577C" w16cid:durableId="3CE97CBE"/>
  <w16cid:commentId w16cid:paraId="5A95997C" w16cid:durableId="14CE215E"/>
  <w16cid:commentId w16cid:paraId="101535E4" w16cid:durableId="6690B7C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people.xml><?xml version="1.0" encoding="utf-8"?>
<w15:people xmlns:mc="http://schemas.openxmlformats.org/markup-compatibility/2006" xmlns:w15="http://schemas.microsoft.com/office/word/2012/wordml" mc:Ignorable="w15">
  <w15:person w15:author="Aili Sandre - JUSTDIGI">
    <w15:presenceInfo w15:providerId="AD" w15:userId="S::aili.sandre@justdigi.ee::5c51914f-c8e4-463d-98be-e24fff1b55da"/>
  </w15:person>
  <w15:person w15:author="Markus Ühtigi - JUSTDIGI">
    <w15:presenceInfo w15:providerId="AD" w15:userId="S::markus.yhtigi@justdigi.ee::e1f19cc9-ee5a-433d-8ca6-434617a5eb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dirty"/>
  <w:trackRevisions w:val="tru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00"/>
    <w:rsid w:val="00081B51"/>
    <w:rsid w:val="000F742D"/>
    <w:rsid w:val="00190E8C"/>
    <w:rsid w:val="0019492C"/>
    <w:rsid w:val="001A1255"/>
    <w:rsid w:val="00203156"/>
    <w:rsid w:val="002070DB"/>
    <w:rsid w:val="0021754D"/>
    <w:rsid w:val="00224C00"/>
    <w:rsid w:val="002632E3"/>
    <w:rsid w:val="003878FD"/>
    <w:rsid w:val="0055105B"/>
    <w:rsid w:val="005728B4"/>
    <w:rsid w:val="0058795E"/>
    <w:rsid w:val="005C01E6"/>
    <w:rsid w:val="006D0B1B"/>
    <w:rsid w:val="006F44DF"/>
    <w:rsid w:val="00793697"/>
    <w:rsid w:val="008A1509"/>
    <w:rsid w:val="008B2F06"/>
    <w:rsid w:val="008C03BA"/>
    <w:rsid w:val="00917AC4"/>
    <w:rsid w:val="009B47B2"/>
    <w:rsid w:val="009F7803"/>
    <w:rsid w:val="00AC4286"/>
    <w:rsid w:val="00AE0B53"/>
    <w:rsid w:val="00B03C20"/>
    <w:rsid w:val="00B0473A"/>
    <w:rsid w:val="00BC13D7"/>
    <w:rsid w:val="00BE4712"/>
    <w:rsid w:val="00C022C9"/>
    <w:rsid w:val="00C32102"/>
    <w:rsid w:val="00C631F4"/>
    <w:rsid w:val="00D055F0"/>
    <w:rsid w:val="00D2073E"/>
    <w:rsid w:val="00D94B56"/>
    <w:rsid w:val="00DA142E"/>
    <w:rsid w:val="00DA60FE"/>
    <w:rsid w:val="00DA6689"/>
    <w:rsid w:val="00DB7399"/>
    <w:rsid w:val="00DD0871"/>
    <w:rsid w:val="00E15EE5"/>
    <w:rsid w:val="00E23D68"/>
    <w:rsid w:val="00E350A4"/>
    <w:rsid w:val="00EF0EAE"/>
    <w:rsid w:val="00F81F28"/>
    <w:rsid w:val="00F822C5"/>
    <w:rsid w:val="00F86B83"/>
    <w:rsid w:val="0212E03D"/>
    <w:rsid w:val="38A1F2AB"/>
    <w:rsid w:val="7049B531"/>
    <w:rsid w:val="774DC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65C1"/>
  <w15:chartTrackingRefBased/>
  <w15:docId w15:val="{EE1CB367-AF4F-4076-95CF-02937FE3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C03B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C631F4"/>
    <w:pPr>
      <w:ind w:left="720"/>
      <w:contextualSpacing/>
    </w:pPr>
  </w:style>
  <w:style w:type="paragraph" w:styleId="Redaktsioon">
    <w:name w:val="Revision"/>
    <w:hidden/>
    <w:uiPriority w:val="99"/>
    <w:semiHidden/>
    <w:rsid w:val="008A1509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5C01E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C01E6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5C01E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C01E6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5C01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6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194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8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7297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780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69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854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>
  <documentManagement xmlns:xsi="http://www.w3.org/2001/XMLSchema-instance"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79B56BAECA84AA24CE2339784D7AE" ma:contentTypeVersion="13" ma:contentTypeDescription="Loo uus dokument" ma:contentTypeScope="" ma:versionID="1351b2cd066515e1b681be8be5483357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3f86006e298676c6128688407d58394d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3A91CE-C72B-40F0-9DD1-D9F9729687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096E4A-E57D-4077-B8F9-A7C88774830E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c8ae1d7c-2bd3-44b1-9ec8-2a84712b19ec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e293f50e-b80d-400a-80a1-6226c80ebbb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3E3B209-A07E-46F9-AEFF-F8EB8BFA332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Eliise Padurets - RTK</dc:creator>
  <dc:description/>
  <cp:lastModifiedBy>Markus Ühtigi - JUSTDIGI</cp:lastModifiedBy>
  <cp:revision>18</cp:revision>
  <dcterms:created xsi:type="dcterms:W3CDTF">2025-11-26T13:15:00Z</dcterms:created>
  <dcterms:modified xsi:type="dcterms:W3CDTF">2025-12-01T08:32:33Z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2025-09-08T06:49:03Z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89120fd5-fedd-4f4f-8715-9bcf466222b7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</Properties>
</file>